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Kategorie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Oftalmologie</w:t>
      </w:r>
    </w:p>
    <w:p w:rsidR="00000000" w:rsidDel="00000000" w:rsidP="00000000" w:rsidRDefault="00000000" w:rsidRPr="00000000" w14:paraId="00000003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Nadpis v hlavičce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Oftalmologické aplikátory</w:t>
      </w:r>
    </w:p>
    <w:p w:rsidR="00000000" w:rsidDel="00000000" w:rsidP="00000000" w:rsidRDefault="00000000" w:rsidRPr="00000000" w14:paraId="00000005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Základní informace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Vysoce výkonný zlatý aplikátor s upraveným </w:t>
      </w:r>
      <w:ins w:author="JETT Plasma Devices" w:id="0" w:date="2019-08-20T14:30:31Z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t</w:t>
        </w:r>
      </w:ins>
      <w:del w:author="JETT Plasma Devices" w:id="0" w:date="2019-08-20T14:30:31Z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delText xml:space="preserve">z</w:delText>
        </w:r>
      </w:del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varem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 oftalmologii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Vhodné pro ošetření zaměřené na detail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Vysoká přesnost díky zúženému hrotu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Kompatibilní pouze s nástavcem </w:t>
      </w:r>
      <w:commentRangeStart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Plasma Pen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Biokompatibilní – léčba trichiázy a distichiázy</w:t>
      </w:r>
    </w:p>
    <w:p w:rsidR="00000000" w:rsidDel="00000000" w:rsidP="00000000" w:rsidRDefault="00000000" w:rsidRPr="00000000" w14:paraId="0000000B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Popis produktu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 spolupráci se světovými oftalmology jsme vyvinuli nový aplikátor, který je určený pro výkony v okolí očního bulbu vyžadující maximální preciznost.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Aplikátor je k dostání pouze k oftalmologickým setům a není jej možné dokoupit pro použití v dermatologii.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Díky biokompatibilitě je možné s oftalmologickými aplikátory ošetřovat také trichiázu a distichiázu. Aplikátor je možné zavést pod kůži k cibulce řasy a výbojem cibulku spálit.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Aplikátory jsou vhodné pro unikátní léčbu chronické blefaritidy, která je možná jen s přístrojem </w:t>
      </w:r>
      <w:commentRangeStart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MEDICAL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0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Cross sell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MEDICAL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Plasma Pen MEDICAL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JETT Plasma Devices" w:id="1" w:date="2019-08-20T13:56:29Z"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0" w:date="2019-08-20T14:30:51Z"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